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84CE5">
            <w:rPr>
              <w:b/>
              <w:sz w:val="40"/>
              <w:szCs w:val="20"/>
            </w:rPr>
            <w:t>28</w:t>
          </w:r>
        </w:sdtContent>
      </w:sdt>
    </w:p>
    <w:p w14:paraId="4DEF5133" w14:textId="0FA14B36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984CE5" w:rsidDel="001D305D">
              <w:rPr>
                <w:b/>
                <w:sz w:val="32"/>
                <w:szCs w:val="32"/>
              </w:rPr>
              <w:delText>6</w:delText>
            </w:r>
          </w:del>
          <w:ins w:id="1" w:author="Autor">
            <w:r w:rsidR="001D305D">
              <w:rPr>
                <w:b/>
                <w:sz w:val="32"/>
                <w:szCs w:val="32"/>
              </w:rPr>
              <w:t>7</w:t>
            </w:r>
          </w:ins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984CE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65E1D1CE" w:rsidR="009836CF" w:rsidRPr="009836CF" w:rsidRDefault="00EA41D8" w:rsidP="00573E31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04-29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2" w:author="Autor">
                  <w:r w:rsidR="00984CE5" w:rsidDel="001D305D">
                    <w:rPr>
                      <w:szCs w:val="20"/>
                    </w:rPr>
                    <w:delText>31.10.2018</w:delText>
                  </w:r>
                </w:del>
                <w:ins w:id="3" w:author="Autor">
                  <w:r w:rsidR="00573E31">
                    <w:rPr>
                      <w:szCs w:val="20"/>
                    </w:rPr>
                    <w:t>29</w:t>
                  </w:r>
                  <w:r w:rsidR="001D305D">
                    <w:rPr>
                      <w:szCs w:val="20"/>
                    </w:rPr>
                    <w:t>.04.2019</w:t>
                  </w:r>
                </w:ins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2D816D24" w:rsidR="009836CF" w:rsidRPr="009836CF" w:rsidRDefault="00EA41D8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4" w:author="Autor">
                  <w:r w:rsidR="00984CE5" w:rsidDel="001D305D">
                    <w:rPr>
                      <w:szCs w:val="20"/>
                    </w:rPr>
                    <w:delText>31.10.2018</w:delText>
                  </w:r>
                </w:del>
                <w:ins w:id="5" w:author="Autor">
                  <w:r w:rsidR="001D305D">
                    <w:rPr>
                      <w:szCs w:val="20"/>
                    </w:rPr>
                    <w:t>30.04.2019</w:t>
                  </w:r>
                </w:ins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6B337986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 xml:space="preserve">Vyššie uvedené </w:t>
      </w:r>
      <w:r w:rsidR="002C07F1">
        <w:t xml:space="preserve">dokumenty </w:t>
      </w:r>
      <w:r w:rsidRPr="00CA4F8B">
        <w:t xml:space="preserve">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</w:t>
      </w:r>
      <w:r w:rsidR="002C07F1">
        <w:t>dokumentov</w:t>
      </w:r>
      <w:r w:rsidR="002C07F1" w:rsidRPr="00CA4F8B">
        <w:t xml:space="preserve"> </w:t>
      </w:r>
      <w:r w:rsidRPr="00CA4F8B">
        <w:t>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9901E" w14:textId="77777777" w:rsidR="00D36D0C" w:rsidRDefault="00D36D0C" w:rsidP="00B948E0">
      <w:r>
        <w:separator/>
      </w:r>
    </w:p>
  </w:endnote>
  <w:endnote w:type="continuationSeparator" w:id="0">
    <w:p w14:paraId="7EC7AFF3" w14:textId="77777777" w:rsidR="00D36D0C" w:rsidRDefault="00D36D0C" w:rsidP="00B948E0">
      <w:r>
        <w:continuationSeparator/>
      </w:r>
    </w:p>
  </w:endnote>
  <w:endnote w:type="continuationNotice" w:id="1">
    <w:p w14:paraId="59C469B0" w14:textId="77777777" w:rsidR="00D36D0C" w:rsidRDefault="00D36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B2816" w14:textId="77777777" w:rsidR="00984CE5" w:rsidRDefault="00984CE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050B48" wp14:editId="7B8E895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B6D77B" id="Rovná spojnica 4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6F8E3695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2638CE8A" wp14:editId="6C58537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A41D8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BEE6" w14:textId="77777777" w:rsidR="00984CE5" w:rsidRDefault="00984C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8A87D" w14:textId="77777777" w:rsidR="00D36D0C" w:rsidRDefault="00D36D0C" w:rsidP="00B948E0">
      <w:r>
        <w:separator/>
      </w:r>
    </w:p>
  </w:footnote>
  <w:footnote w:type="continuationSeparator" w:id="0">
    <w:p w14:paraId="1834E4E1" w14:textId="77777777" w:rsidR="00D36D0C" w:rsidRDefault="00D36D0C" w:rsidP="00B948E0">
      <w:r>
        <w:continuationSeparator/>
      </w:r>
    </w:p>
  </w:footnote>
  <w:footnote w:type="continuationNotice" w:id="1">
    <w:p w14:paraId="0A7ADDF7" w14:textId="77777777" w:rsidR="00D36D0C" w:rsidRDefault="00D36D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0B088" w14:textId="77777777" w:rsidR="00984CE5" w:rsidRDefault="00984CE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4B49C9" wp14:editId="215A94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7940A42" id="Rovná spojnica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38020679" w:rsidR="00627EA3" w:rsidRPr="00627EA3" w:rsidRDefault="00575E43" w:rsidP="00627EA3">
        <w:pPr>
          <w:pStyle w:val="Hlavika"/>
          <w:jc w:val="right"/>
        </w:pPr>
        <w:del w:id="6" w:author="Autor">
          <w:r w:rsidDel="00575E43">
            <w:rPr>
              <w:szCs w:val="20"/>
            </w:rPr>
            <w:delText>31.10.2018</w:delText>
          </w:r>
        </w:del>
        <w:ins w:id="7" w:author="Autor">
          <w:r>
            <w:rPr>
              <w:szCs w:val="20"/>
            </w:rPr>
            <w:t>30.04.2019</w:t>
          </w:r>
        </w:ins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303C6" w14:textId="77777777" w:rsidR="00984CE5" w:rsidRDefault="00984CE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13E0"/>
    <w:rsid w:val="00047930"/>
    <w:rsid w:val="00050728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305D"/>
    <w:rsid w:val="001D4B25"/>
    <w:rsid w:val="001F0193"/>
    <w:rsid w:val="002259C4"/>
    <w:rsid w:val="00225A05"/>
    <w:rsid w:val="00246970"/>
    <w:rsid w:val="00256687"/>
    <w:rsid w:val="00256810"/>
    <w:rsid w:val="00274479"/>
    <w:rsid w:val="002A1E17"/>
    <w:rsid w:val="002C07F1"/>
    <w:rsid w:val="002D65BD"/>
    <w:rsid w:val="002E3888"/>
    <w:rsid w:val="002E611C"/>
    <w:rsid w:val="002E7F32"/>
    <w:rsid w:val="002E7F66"/>
    <w:rsid w:val="0030366B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6079F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61713"/>
    <w:rsid w:val="00572FC3"/>
    <w:rsid w:val="00573E31"/>
    <w:rsid w:val="00575E43"/>
    <w:rsid w:val="005800C7"/>
    <w:rsid w:val="00580A58"/>
    <w:rsid w:val="00586FDB"/>
    <w:rsid w:val="005B49EF"/>
    <w:rsid w:val="005F0546"/>
    <w:rsid w:val="005F5B71"/>
    <w:rsid w:val="00620D4E"/>
    <w:rsid w:val="00622D7A"/>
    <w:rsid w:val="00623C4C"/>
    <w:rsid w:val="00627EA3"/>
    <w:rsid w:val="00631964"/>
    <w:rsid w:val="006479DF"/>
    <w:rsid w:val="00660DCB"/>
    <w:rsid w:val="00671188"/>
    <w:rsid w:val="006719A0"/>
    <w:rsid w:val="00675BAB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C3030"/>
    <w:rsid w:val="007D3FBD"/>
    <w:rsid w:val="007F0D9A"/>
    <w:rsid w:val="00801225"/>
    <w:rsid w:val="0084743A"/>
    <w:rsid w:val="008743E6"/>
    <w:rsid w:val="008806AC"/>
    <w:rsid w:val="008A710C"/>
    <w:rsid w:val="008C271F"/>
    <w:rsid w:val="008D0F9C"/>
    <w:rsid w:val="008F2627"/>
    <w:rsid w:val="0090110D"/>
    <w:rsid w:val="00911D80"/>
    <w:rsid w:val="00926284"/>
    <w:rsid w:val="00967C95"/>
    <w:rsid w:val="00977CF6"/>
    <w:rsid w:val="009836CF"/>
    <w:rsid w:val="00984CE5"/>
    <w:rsid w:val="009970E6"/>
    <w:rsid w:val="009B1EFE"/>
    <w:rsid w:val="009B421D"/>
    <w:rsid w:val="00A144AE"/>
    <w:rsid w:val="00A453F2"/>
    <w:rsid w:val="00A9254C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348A2"/>
    <w:rsid w:val="00C53567"/>
    <w:rsid w:val="00C6439D"/>
    <w:rsid w:val="00C77342"/>
    <w:rsid w:val="00C92BF0"/>
    <w:rsid w:val="00C95E7D"/>
    <w:rsid w:val="00CA208E"/>
    <w:rsid w:val="00CB33DE"/>
    <w:rsid w:val="00CD3D13"/>
    <w:rsid w:val="00D05350"/>
    <w:rsid w:val="00D31D34"/>
    <w:rsid w:val="00D36D0C"/>
    <w:rsid w:val="00D376DE"/>
    <w:rsid w:val="00D4354B"/>
    <w:rsid w:val="00D61BB6"/>
    <w:rsid w:val="00D77838"/>
    <w:rsid w:val="00D86DA2"/>
    <w:rsid w:val="00DB3113"/>
    <w:rsid w:val="00DB798B"/>
    <w:rsid w:val="00DD71B9"/>
    <w:rsid w:val="00E439B0"/>
    <w:rsid w:val="00E50B4C"/>
    <w:rsid w:val="00E52D37"/>
    <w:rsid w:val="00E5416A"/>
    <w:rsid w:val="00E742C1"/>
    <w:rsid w:val="00E74EA1"/>
    <w:rsid w:val="00E7702D"/>
    <w:rsid w:val="00E815F9"/>
    <w:rsid w:val="00EA41D8"/>
    <w:rsid w:val="00EE70FE"/>
    <w:rsid w:val="00EF44C1"/>
    <w:rsid w:val="00F0607A"/>
    <w:rsid w:val="00F10B9D"/>
    <w:rsid w:val="00F27075"/>
    <w:rsid w:val="00F854AC"/>
    <w:rsid w:val="00F97E8C"/>
    <w:rsid w:val="00FB2907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85CD2"/>
    <w:rsid w:val="000B3A71"/>
    <w:rsid w:val="000C3168"/>
    <w:rsid w:val="000D7C9F"/>
    <w:rsid w:val="000E30BC"/>
    <w:rsid w:val="000E6A21"/>
    <w:rsid w:val="000E7299"/>
    <w:rsid w:val="0011260D"/>
    <w:rsid w:val="0012437A"/>
    <w:rsid w:val="00140858"/>
    <w:rsid w:val="001620D1"/>
    <w:rsid w:val="002C3A22"/>
    <w:rsid w:val="002D3EA4"/>
    <w:rsid w:val="003D2703"/>
    <w:rsid w:val="00500067"/>
    <w:rsid w:val="00616C33"/>
    <w:rsid w:val="00695953"/>
    <w:rsid w:val="00735573"/>
    <w:rsid w:val="00762DE2"/>
    <w:rsid w:val="00783017"/>
    <w:rsid w:val="007B0128"/>
    <w:rsid w:val="008225C7"/>
    <w:rsid w:val="00845353"/>
    <w:rsid w:val="0085402B"/>
    <w:rsid w:val="00B12684"/>
    <w:rsid w:val="00B359D8"/>
    <w:rsid w:val="00C13AB4"/>
    <w:rsid w:val="00C16CB5"/>
    <w:rsid w:val="00CE2D99"/>
    <w:rsid w:val="00D57BBE"/>
    <w:rsid w:val="00D71FEB"/>
    <w:rsid w:val="00DF1217"/>
    <w:rsid w:val="00F37E3B"/>
    <w:rsid w:val="00FB660B"/>
    <w:rsid w:val="00FD2BA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  <w:style w:type="paragraph" w:customStyle="1" w:styleId="6AE44933293047F8B7602F00D0745CA6">
    <w:name w:val="6AE44933293047F8B7602F00D0745CA6"/>
    <w:pPr>
      <w:spacing w:after="160" w:line="259" w:lineRule="auto"/>
    </w:pPr>
  </w:style>
  <w:style w:type="paragraph" w:customStyle="1" w:styleId="970C11349F384BA28C25B3FFCE8AF104">
    <w:name w:val="970C11349F384BA28C25B3FFCE8AF104"/>
    <w:pPr>
      <w:spacing w:after="160" w:line="259" w:lineRule="auto"/>
    </w:pPr>
  </w:style>
  <w:style w:type="paragraph" w:customStyle="1" w:styleId="C58A46F8BE7A4A899F9DFA8864A088C0">
    <w:name w:val="C58A46F8BE7A4A899F9DFA8864A088C0"/>
    <w:pPr>
      <w:spacing w:after="160" w:line="259" w:lineRule="auto"/>
    </w:pPr>
  </w:style>
  <w:style w:type="paragraph" w:customStyle="1" w:styleId="32990E527BB64F9699E39A92AFAA7402">
    <w:name w:val="32990E527BB64F9699E39A92AFAA740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1DB4-149E-454B-ABAE-EA9A0B38F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2019-02-22T12:30:00Z</dcterms:created>
  <dcterms:modified xsi:type="dcterms:W3CDTF">2019-04-29T09:19:00Z</dcterms:modified>
</cp:coreProperties>
</file>